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3DD02D" w14:textId="3C5AD7FE" w:rsidR="00D82C18" w:rsidRPr="00151385" w:rsidRDefault="00D82C18" w:rsidP="00AE4055">
      <w:pPr>
        <w:ind w:left="1890" w:hanging="1890"/>
        <w:rPr>
          <w:rFonts w:ascii="Verdana" w:hAnsi="Verdana"/>
          <w:color w:val="000000" w:themeColor="text1"/>
          <w:sz w:val="28"/>
          <w:szCs w:val="28"/>
        </w:rPr>
      </w:pPr>
      <w:r>
        <w:rPr>
          <w:rFonts w:ascii="Verdana" w:hAnsi="Verdana"/>
          <w:sz w:val="28"/>
        </w:rPr>
        <w:t>Lección 1.4.4</w:t>
      </w:r>
      <w:del w:id="0" w:author="Pedro Verdelho" w:date="2019-01-22T01:45:00Z">
        <w:r w:rsidDel="008D370B">
          <w:rPr>
            <w:rFonts w:ascii="Verdana" w:hAnsi="Verdana"/>
            <w:sz w:val="28"/>
          </w:rPr>
          <w:delText xml:space="preserve"> Habilidades de formación </w:delText>
        </w:r>
      </w:del>
      <w:r>
        <w:rPr>
          <w:rFonts w:ascii="Verdana" w:hAnsi="Verdana"/>
          <w:sz w:val="28"/>
        </w:rPr>
        <w:t xml:space="preserve">– Preparación </w:t>
      </w:r>
      <w:ins w:id="1" w:author="Pedro Verdelho" w:date="2019-01-22T01:45:00Z">
        <w:r w:rsidR="008D370B">
          <w:rPr>
            <w:rFonts w:ascii="Verdana" w:hAnsi="Verdana"/>
            <w:sz w:val="28"/>
          </w:rPr>
          <w:t xml:space="preserve">para presentaciones de </w:t>
        </w:r>
        <w:del w:id="2" w:author="Uwe Rasmussen (Attorney at law)" w:date="2019-01-24T23:51:00Z">
          <w:r w:rsidR="008D370B" w:rsidDel="004F7F97">
            <w:rPr>
              <w:rFonts w:ascii="Verdana" w:hAnsi="Verdana"/>
              <w:sz w:val="28"/>
            </w:rPr>
            <w:delText>delegados</w:delText>
          </w:r>
        </w:del>
      </w:ins>
      <w:del w:id="3" w:author="Uwe Rasmussen (Attorney at law)" w:date="2019-01-24T23:51:00Z">
        <w:r w:rsidDel="004F7F97">
          <w:rPr>
            <w:rFonts w:ascii="Verdana" w:hAnsi="Verdana"/>
            <w:sz w:val="28"/>
          </w:rPr>
          <w:delText>y</w:delText>
        </w:r>
      </w:del>
      <w:ins w:id="4" w:author="Uwe Rasmussen (Attorney at law)" w:date="2019-01-24T23:51:00Z">
        <w:r w:rsidR="004F7F97">
          <w:rPr>
            <w:rFonts w:ascii="Verdana" w:hAnsi="Verdana"/>
            <w:sz w:val="28"/>
          </w:rPr>
          <w:t>alumnos</w:t>
        </w:r>
      </w:ins>
      <w:del w:id="5" w:author="Pedro Verdelho" w:date="2019-01-22T01:45:00Z">
        <w:r w:rsidDel="008D370B">
          <w:rPr>
            <w:rFonts w:ascii="Verdana" w:hAnsi="Verdana"/>
            <w:sz w:val="28"/>
          </w:rPr>
          <w:delText xml:space="preserve"> planificación 1</w:delText>
        </w:r>
      </w:del>
    </w:p>
    <w:p w14:paraId="0157FB60" w14:textId="77777777" w:rsidR="009B0912" w:rsidRPr="00151385" w:rsidRDefault="009B0912" w:rsidP="009B0912">
      <w:pPr>
        <w:rPr>
          <w:rFonts w:ascii="Verdana" w:hAnsi="Verdan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4711"/>
        <w:gridCol w:w="2684"/>
      </w:tblGrid>
      <w:tr w:rsidR="005703B7" w:rsidRPr="00151385" w14:paraId="58A3485E" w14:textId="77777777" w:rsidTr="00CB3026">
        <w:trPr>
          <w:trHeight w:val="872"/>
        </w:trPr>
        <w:tc>
          <w:tcPr>
            <w:tcW w:w="6326" w:type="dxa"/>
            <w:gridSpan w:val="2"/>
            <w:shd w:val="clear" w:color="auto" w:fill="DEEAF6" w:themeFill="accent5" w:themeFillTint="33"/>
            <w:vAlign w:val="center"/>
          </w:tcPr>
          <w:p w14:paraId="0067FF35" w14:textId="655F732A" w:rsidR="00D82C18" w:rsidRPr="00151385" w:rsidRDefault="00AE4055" w:rsidP="00AE4055">
            <w:pPr>
              <w:ind w:left="1690" w:hanging="1690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/>
                <w:sz w:val="22"/>
              </w:rPr>
              <w:t>Lección 1.4.4 - Habilidades de formación – Preparación y planificación 2</w:t>
            </w:r>
          </w:p>
        </w:tc>
        <w:tc>
          <w:tcPr>
            <w:tcW w:w="2684" w:type="dxa"/>
            <w:shd w:val="clear" w:color="auto" w:fill="DEEAF6" w:themeFill="accent5" w:themeFillTint="33"/>
            <w:vAlign w:val="center"/>
          </w:tcPr>
          <w:p w14:paraId="30B631DA" w14:textId="266F4057" w:rsidR="00D82C18" w:rsidRPr="00151385" w:rsidRDefault="00D82C18" w:rsidP="009B0912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</w:rPr>
              <w:t xml:space="preserve">Duración: </w:t>
            </w:r>
            <w:r>
              <w:rPr>
                <w:rFonts w:ascii="Verdana" w:hAnsi="Verdana"/>
                <w:color w:val="000000" w:themeColor="text1"/>
                <w:sz w:val="22"/>
              </w:rPr>
              <w:t>90 minutos</w:t>
            </w:r>
          </w:p>
        </w:tc>
      </w:tr>
      <w:tr w:rsidR="00E7344B" w:rsidRPr="00151385" w14:paraId="7C1107AB" w14:textId="77777777" w:rsidTr="00AE4055">
        <w:trPr>
          <w:trHeight w:val="2924"/>
        </w:trPr>
        <w:tc>
          <w:tcPr>
            <w:tcW w:w="9010" w:type="dxa"/>
            <w:gridSpan w:val="3"/>
            <w:vAlign w:val="center"/>
          </w:tcPr>
          <w:p w14:paraId="0C5C94F2" w14:textId="77777777" w:rsidR="009B0912" w:rsidRPr="00151385" w:rsidRDefault="009B0912" w:rsidP="009B0912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 xml:space="preserve">Recursos requeridos: </w:t>
            </w:r>
          </w:p>
          <w:p w14:paraId="56CACF8B" w14:textId="77777777" w:rsidR="009B0912" w:rsidRPr="00151385" w:rsidRDefault="009B0912" w:rsidP="009B0912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</w:rPr>
              <w:t>PC/portátil cargado con versiones de software compatibles con los materiales preparados</w:t>
            </w:r>
          </w:p>
          <w:p w14:paraId="3D88FA36" w14:textId="77777777" w:rsidR="009B0912" w:rsidRPr="00151385" w:rsidRDefault="009B0912" w:rsidP="009B0912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</w:rPr>
              <w:t>Proyector y pantalla de visualización.</w:t>
            </w:r>
          </w:p>
          <w:p w14:paraId="4AF3C6FA" w14:textId="77777777" w:rsidR="009B0912" w:rsidRPr="00151385" w:rsidRDefault="009B0912" w:rsidP="009B0912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</w:rPr>
              <w:t>Pizarra</w:t>
            </w:r>
          </w:p>
          <w:p w14:paraId="05254B1A" w14:textId="77777777" w:rsidR="009B0912" w:rsidRPr="00151385" w:rsidRDefault="009B0912" w:rsidP="009B0912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</w:rPr>
              <w:t>Bolígrafo de pizarra (al menos 2 entre azul, negro, rojo y verde).</w:t>
            </w:r>
          </w:p>
          <w:p w14:paraId="02BED59A" w14:textId="77777777" w:rsidR="009B0912" w:rsidRPr="00151385" w:rsidRDefault="009B0912" w:rsidP="009B0912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</w:rPr>
              <w:t>2 rotafolios con papel adecuado.</w:t>
            </w:r>
          </w:p>
          <w:p w14:paraId="6E152E6A" w14:textId="63550FD3" w:rsidR="009B0912" w:rsidRPr="00151385" w:rsidRDefault="009B0912" w:rsidP="009B0912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</w:rPr>
              <w:t xml:space="preserve">Papel y bolígrafos para </w:t>
            </w:r>
            <w:del w:id="6" w:author="Pedro Verdelho" w:date="2019-01-22T01:46:00Z">
              <w:r w:rsidDel="008D370B">
                <w:rPr>
                  <w:color w:val="000000" w:themeColor="text1"/>
                </w:rPr>
                <w:delText>e</w:delText>
              </w:r>
            </w:del>
            <w:r>
              <w:rPr>
                <w:color w:val="000000" w:themeColor="text1"/>
              </w:rPr>
              <w:t>l</w:t>
            </w:r>
            <w:ins w:id="7" w:author="Pedro Verdelho" w:date="2019-01-22T01:46:00Z">
              <w:r w:rsidR="008D370B">
                <w:rPr>
                  <w:color w:val="000000" w:themeColor="text1"/>
                </w:rPr>
                <w:t>os</w:t>
              </w:r>
            </w:ins>
            <w:r>
              <w:rPr>
                <w:color w:val="000000" w:themeColor="text1"/>
              </w:rPr>
              <w:t xml:space="preserve"> alumno</w:t>
            </w:r>
            <w:ins w:id="8" w:author="Pedro Verdelho" w:date="2019-01-22T01:46:00Z">
              <w:r w:rsidR="008D370B">
                <w:rPr>
                  <w:color w:val="000000" w:themeColor="text1"/>
                </w:rPr>
                <w:t>s</w:t>
              </w:r>
            </w:ins>
            <w:r>
              <w:rPr>
                <w:color w:val="000000" w:themeColor="text1"/>
              </w:rPr>
              <w:t>.</w:t>
            </w:r>
          </w:p>
          <w:p w14:paraId="3DA27E90" w14:textId="77777777" w:rsidR="009B0912" w:rsidRPr="00151385" w:rsidRDefault="009B0912" w:rsidP="009B0912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</w:rPr>
              <w:t>Grapadora, perforadora y tijeras.</w:t>
            </w:r>
          </w:p>
          <w:p w14:paraId="14CF9EF0" w14:textId="08CC84BE" w:rsidR="009B0912" w:rsidRPr="00AE4055" w:rsidRDefault="009B0912" w:rsidP="00AE405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</w:rPr>
              <w:t>Adhesivo o un producto similar para permitir que el papel se adhiera temporalmente a las paredes.</w:t>
            </w:r>
          </w:p>
        </w:tc>
      </w:tr>
      <w:tr w:rsidR="00E7344B" w:rsidRPr="00151385" w14:paraId="635F2EFD" w14:textId="77777777" w:rsidTr="00AE4055">
        <w:trPr>
          <w:trHeight w:val="1187"/>
        </w:trPr>
        <w:tc>
          <w:tcPr>
            <w:tcW w:w="9010" w:type="dxa"/>
            <w:gridSpan w:val="3"/>
            <w:vAlign w:val="center"/>
          </w:tcPr>
          <w:p w14:paraId="34602AF3" w14:textId="69C0DBFD" w:rsidR="00A03CF0" w:rsidRPr="00151385" w:rsidRDefault="00A03CF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>Objetivo de la sesión:</w:t>
            </w:r>
          </w:p>
          <w:p w14:paraId="3FE58655" w14:textId="4F8ADFBD" w:rsidR="00A03CF0" w:rsidRPr="00AE4055" w:rsidRDefault="00AE4055" w:rsidP="00AE4055">
            <w:pPr>
              <w:spacing w:after="120" w:line="28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El objetivo de esta sesión es garantizar que los delegados estén preparados adecuadamente para trabajar dentro de su equipo y desarrollar su presentación para la entrega el último día.</w:t>
            </w:r>
          </w:p>
        </w:tc>
      </w:tr>
      <w:tr w:rsidR="00A03CF0" w:rsidRPr="00151385" w14:paraId="1B5A80A7" w14:textId="77777777" w:rsidTr="00D53FF5">
        <w:trPr>
          <w:trHeight w:val="1871"/>
        </w:trPr>
        <w:tc>
          <w:tcPr>
            <w:tcW w:w="9010" w:type="dxa"/>
            <w:gridSpan w:val="3"/>
            <w:vAlign w:val="center"/>
          </w:tcPr>
          <w:p w14:paraId="559A7E05" w14:textId="77777777" w:rsidR="00A03CF0" w:rsidRPr="00151385" w:rsidRDefault="00271010" w:rsidP="0015138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>Objetivos:</w:t>
            </w:r>
          </w:p>
          <w:p w14:paraId="4B9EFA90" w14:textId="77777777" w:rsidR="00AE4055" w:rsidRPr="00AE4055" w:rsidRDefault="00AE4055" w:rsidP="00AE4055">
            <w:pPr>
              <w:tabs>
                <w:tab w:val="left" w:pos="426"/>
                <w:tab w:val="left" w:pos="851"/>
              </w:tabs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Al final de estas sesiones, los delegados podrán:</w:t>
            </w:r>
          </w:p>
          <w:p w14:paraId="2CFF4AA5" w14:textId="49FBA147" w:rsidR="00917C37" w:rsidRPr="00AE4055" w:rsidRDefault="00596D98" w:rsidP="00AE4055">
            <w:pPr>
              <w:pStyle w:val="bul1"/>
            </w:pPr>
            <w:r>
              <w:t>Prepar</w:t>
            </w:r>
            <w:r w:rsidR="00C13C05">
              <w:t>ar</w:t>
            </w:r>
            <w:r>
              <w:t xml:space="preserve"> una presentación efectiva para la sesión del día final.</w:t>
            </w:r>
          </w:p>
          <w:p w14:paraId="58DF57BC" w14:textId="17C20F85" w:rsidR="00917C37" w:rsidRPr="00AE4055" w:rsidRDefault="00596D98" w:rsidP="00AE4055">
            <w:pPr>
              <w:pStyle w:val="bul1"/>
            </w:pPr>
            <w:r>
              <w:t>Trabaj</w:t>
            </w:r>
            <w:r w:rsidR="00C13C05">
              <w:t>ar</w:t>
            </w:r>
            <w:r>
              <w:t xml:space="preserve"> con los miembros del equipo en el desarrollo de la presentación</w:t>
            </w:r>
          </w:p>
          <w:p w14:paraId="0B359F31" w14:textId="013D1512" w:rsidR="00917C37" w:rsidRPr="00AE4055" w:rsidRDefault="00596D98" w:rsidP="00AE4055">
            <w:pPr>
              <w:pStyle w:val="bul1"/>
            </w:pPr>
            <w:r>
              <w:t>Expli</w:t>
            </w:r>
            <w:r w:rsidR="00C13C05">
              <w:t>car</w:t>
            </w:r>
            <w:r>
              <w:t xml:space="preserve"> la estructura del horario de presentación</w:t>
            </w:r>
          </w:p>
          <w:p w14:paraId="61ABEAC5" w14:textId="137D5E7F" w:rsidR="00E95703" w:rsidRPr="00151385" w:rsidRDefault="00E95703" w:rsidP="00AE4055">
            <w:pPr>
              <w:pStyle w:val="bul1"/>
              <w:numPr>
                <w:ilvl w:val="0"/>
                <w:numId w:val="0"/>
              </w:numPr>
            </w:pPr>
          </w:p>
        </w:tc>
      </w:tr>
      <w:tr w:rsidR="005703B7" w:rsidRPr="00151385" w14:paraId="03110757" w14:textId="77777777" w:rsidTr="00E13BE7">
        <w:trPr>
          <w:trHeight w:val="216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25FC7BE1" w:rsidR="005703B7" w:rsidRPr="00151385" w:rsidRDefault="00E95703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 xml:space="preserve">Orientación del </w:t>
            </w:r>
            <w:del w:id="9" w:author="Pedro Verdelho" w:date="2019-01-22T01:46:00Z">
              <w:r w:rsidR="00C13C05" w:rsidDel="008D370B">
                <w:rPr>
                  <w:rFonts w:ascii="Verdana" w:hAnsi="Verdana"/>
                  <w:b/>
                  <w:sz w:val="22"/>
                </w:rPr>
                <w:delText>formador</w:delText>
              </w:r>
            </w:del>
            <w:ins w:id="10" w:author="Pedro Verdelho" w:date="2019-01-22T01:46:00Z">
              <w:r w:rsidR="008D370B">
                <w:rPr>
                  <w:rFonts w:ascii="Verdana" w:hAnsi="Verdana"/>
                  <w:b/>
                  <w:sz w:val="22"/>
                </w:rPr>
                <w:t>capacitador</w:t>
              </w:r>
            </w:ins>
          </w:p>
          <w:p w14:paraId="5EFF4BEF" w14:textId="041CF216" w:rsidR="00E95703" w:rsidRPr="00151385" w:rsidRDefault="00AE4055" w:rsidP="00D53FF5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Esta es la sesión final de habilidades de formación del curso.</w:t>
            </w:r>
            <w:r w:rsidR="00C13C05"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 xml:space="preserve">Es una oportunidad importante para asegurar que los delegados tengan claro lo que se requiere y puedan buscar ayuda de los </w:t>
            </w:r>
            <w:bookmarkStart w:id="11" w:name="_GoBack"/>
            <w:del w:id="12" w:author="Pedro Verdelho" w:date="2019-01-22T01:47:00Z">
              <w:r w:rsidDel="008D370B">
                <w:rPr>
                  <w:rFonts w:ascii="Verdana" w:hAnsi="Verdana"/>
                  <w:sz w:val="18"/>
                </w:rPr>
                <w:delText>formador</w:delText>
              </w:r>
              <w:bookmarkEnd w:id="11"/>
              <w:r w:rsidDel="008D370B">
                <w:rPr>
                  <w:rFonts w:ascii="Verdana" w:hAnsi="Verdana"/>
                  <w:sz w:val="18"/>
                </w:rPr>
                <w:delText>es</w:delText>
              </w:r>
            </w:del>
            <w:ins w:id="13" w:author="Pedro Verdelho" w:date="2019-01-22T01:47:00Z">
              <w:r w:rsidR="008D370B">
                <w:rPr>
                  <w:rFonts w:ascii="Verdana" w:hAnsi="Verdana"/>
                  <w:sz w:val="18"/>
                </w:rPr>
                <w:t>ca</w:t>
              </w:r>
              <w:del w:id="14" w:author="Uwe Rasmussen (Attorney at law)" w:date="2019-01-24T23:51:00Z">
                <w:r w:rsidR="008D370B" w:rsidDel="004F7F97">
                  <w:rPr>
                    <w:rFonts w:ascii="Verdana" w:hAnsi="Verdana"/>
                    <w:sz w:val="18"/>
                  </w:rPr>
                  <w:delText>a</w:delText>
                </w:r>
              </w:del>
              <w:r w:rsidR="008D370B">
                <w:rPr>
                  <w:rFonts w:ascii="Verdana" w:hAnsi="Verdana"/>
                  <w:sz w:val="18"/>
                </w:rPr>
                <w:t>p</w:t>
              </w:r>
            </w:ins>
            <w:ins w:id="15" w:author="Uwe Rasmussen (Attorney at law)" w:date="2019-01-24T23:51:00Z">
              <w:r w:rsidR="004F7F97">
                <w:rPr>
                  <w:rFonts w:ascii="Verdana" w:hAnsi="Verdana"/>
                  <w:sz w:val="18"/>
                </w:rPr>
                <w:t>a</w:t>
              </w:r>
            </w:ins>
            <w:ins w:id="16" w:author="Pedro Verdelho" w:date="2019-01-22T01:47:00Z">
              <w:r w:rsidR="008D370B">
                <w:rPr>
                  <w:rFonts w:ascii="Verdana" w:hAnsi="Verdana"/>
                  <w:sz w:val="18"/>
                </w:rPr>
                <w:t>citadores</w:t>
              </w:r>
            </w:ins>
            <w:r>
              <w:rPr>
                <w:rFonts w:ascii="Verdana" w:hAnsi="Verdana"/>
                <w:sz w:val="18"/>
              </w:rPr>
              <w:t>.</w:t>
            </w:r>
            <w:r w:rsidR="00C13C05"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La introducción a la sesión no debería tomar más de 30 minutos, lo que permite a los equipos trabajar en sus presentaciones durante los últimos 60 minutos.</w:t>
            </w:r>
            <w:r w:rsidR="00C13C05"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 xml:space="preserve">Los </w:t>
            </w:r>
            <w:del w:id="17" w:author="Pedro Verdelho" w:date="2019-01-22T01:47:00Z">
              <w:r w:rsidDel="008D370B">
                <w:rPr>
                  <w:rFonts w:ascii="Verdana" w:hAnsi="Verdana"/>
                  <w:sz w:val="18"/>
                </w:rPr>
                <w:delText xml:space="preserve">formadores </w:delText>
              </w:r>
            </w:del>
            <w:ins w:id="18" w:author="Pedro Verdelho" w:date="2019-01-22T01:47:00Z">
              <w:r w:rsidR="008D370B">
                <w:rPr>
                  <w:rFonts w:ascii="Verdana" w:hAnsi="Verdana"/>
                  <w:sz w:val="18"/>
                </w:rPr>
                <w:t xml:space="preserve">capacitadores </w:t>
              </w:r>
            </w:ins>
            <w:r>
              <w:rPr>
                <w:rFonts w:ascii="Verdana" w:hAnsi="Verdana"/>
                <w:sz w:val="18"/>
              </w:rPr>
              <w:t>deben verificar el progreso de cada equipo y asegurarse de que conocen los recursos adicionales que pueden necesitar los delegados.</w:t>
            </w:r>
            <w:r w:rsidR="00C13C05">
              <w:rPr>
                <w:rFonts w:ascii="Verdana" w:hAnsi="Verdana"/>
                <w:sz w:val="18"/>
              </w:rPr>
              <w:t xml:space="preserve"> </w:t>
            </w:r>
          </w:p>
        </w:tc>
      </w:tr>
      <w:tr w:rsidR="005A4E47" w:rsidRPr="00151385" w14:paraId="7760520D" w14:textId="77777777" w:rsidTr="00E13BE7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77777777" w:rsidR="005A4E47" w:rsidRPr="00151385" w:rsidRDefault="005A4E47" w:rsidP="00CB302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</w:rPr>
              <w:t>Contenido de la lección</w:t>
            </w:r>
          </w:p>
        </w:tc>
      </w:tr>
      <w:tr w:rsidR="00CB3026" w:rsidRPr="00151385" w14:paraId="57CC7AA4" w14:textId="77777777" w:rsidTr="00CB3026">
        <w:trPr>
          <w:trHeight w:val="629"/>
        </w:trPr>
        <w:tc>
          <w:tcPr>
            <w:tcW w:w="1615" w:type="dxa"/>
            <w:shd w:val="clear" w:color="auto" w:fill="D9E2F3" w:themeFill="accent1" w:themeFillTint="33"/>
            <w:vAlign w:val="center"/>
          </w:tcPr>
          <w:p w14:paraId="4538C338" w14:textId="77777777" w:rsidR="00D82C18" w:rsidRPr="00151385" w:rsidRDefault="00E13BE7" w:rsidP="00CB302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>Números de diapositiva</w:t>
            </w:r>
          </w:p>
        </w:tc>
        <w:tc>
          <w:tcPr>
            <w:tcW w:w="7395" w:type="dxa"/>
            <w:gridSpan w:val="2"/>
            <w:shd w:val="clear" w:color="auto" w:fill="D9E2F3" w:themeFill="accent1" w:themeFillTint="33"/>
            <w:vAlign w:val="center"/>
          </w:tcPr>
          <w:p w14:paraId="2DA616FC" w14:textId="77777777" w:rsidR="00D82C18" w:rsidRPr="00151385" w:rsidRDefault="00E13BE7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>Contenido</w:t>
            </w:r>
          </w:p>
        </w:tc>
      </w:tr>
      <w:tr w:rsidR="00CB3026" w:rsidRPr="00151385" w14:paraId="11A12D7E" w14:textId="77777777" w:rsidTr="00CB3026">
        <w:tc>
          <w:tcPr>
            <w:tcW w:w="1615" w:type="dxa"/>
            <w:vAlign w:val="center"/>
          </w:tcPr>
          <w:p w14:paraId="53780D69" w14:textId="77777777" w:rsidR="00D82C18" w:rsidRPr="00151385" w:rsidRDefault="003630ED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1 a 2</w:t>
            </w:r>
          </w:p>
          <w:p w14:paraId="5A89CF27" w14:textId="269CDB0D" w:rsidR="00B25146" w:rsidRPr="00151385" w:rsidRDefault="00B25146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Obligatori</w:t>
            </w:r>
            <w:r w:rsidR="00825A49">
              <w:rPr>
                <w:rFonts w:ascii="Verdana" w:hAnsi="Verdana"/>
                <w:sz w:val="18"/>
              </w:rPr>
              <w:t>as</w:t>
            </w:r>
          </w:p>
        </w:tc>
        <w:tc>
          <w:tcPr>
            <w:tcW w:w="7395" w:type="dxa"/>
            <w:gridSpan w:val="2"/>
            <w:vAlign w:val="center"/>
          </w:tcPr>
          <w:p w14:paraId="36345B59" w14:textId="64570051" w:rsidR="003630ED" w:rsidRPr="00151385" w:rsidRDefault="00D53FF5" w:rsidP="00D53FF5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i/>
                <w:color w:val="00B050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 xml:space="preserve">Las primeras diapositivas establecen el propósito y la estructura de la sesión. Los objetivos de esta sesión se explican a los delegados. Estas son las cosas que el delegado debería poder hacer al final de la sesión. Estos objetivos pueden usarse para </w:t>
            </w:r>
            <w:del w:id="19" w:author="Pedro Verdelho" w:date="2019-01-22T01:48:00Z">
              <w:r w:rsidDel="000C6E67">
                <w:rPr>
                  <w:rFonts w:ascii="Verdana" w:hAnsi="Verdana"/>
                  <w:sz w:val="18"/>
                </w:rPr>
                <w:delText xml:space="preserve">evaluar </w:delText>
              </w:r>
            </w:del>
            <w:ins w:id="20" w:author="Pedro Verdelho" w:date="2019-01-22T01:48:00Z">
              <w:r w:rsidR="000C6E67">
                <w:rPr>
                  <w:rFonts w:ascii="Verdana" w:hAnsi="Verdana"/>
                  <w:sz w:val="18"/>
                </w:rPr>
                <w:t xml:space="preserve">valorar </w:t>
              </w:r>
            </w:ins>
            <w:r>
              <w:rPr>
                <w:rFonts w:ascii="Verdana" w:hAnsi="Verdana"/>
                <w:sz w:val="18"/>
              </w:rPr>
              <w:t xml:space="preserve">el conocimiento obtenido y permitir a los delegados evaluar la </w:t>
            </w:r>
            <w:r w:rsidR="00C13C05">
              <w:rPr>
                <w:rFonts w:ascii="Verdana" w:hAnsi="Verdana"/>
                <w:sz w:val="18"/>
              </w:rPr>
              <w:t>formación</w:t>
            </w:r>
            <w:r>
              <w:rPr>
                <w:rFonts w:ascii="Verdana" w:hAnsi="Verdana"/>
                <w:sz w:val="18"/>
              </w:rPr>
              <w:t>.</w:t>
            </w:r>
          </w:p>
        </w:tc>
      </w:tr>
      <w:tr w:rsidR="00D53FF5" w:rsidRPr="00151385" w14:paraId="7FA7708E" w14:textId="77777777" w:rsidTr="00CB3026">
        <w:tc>
          <w:tcPr>
            <w:tcW w:w="1615" w:type="dxa"/>
            <w:vAlign w:val="center"/>
          </w:tcPr>
          <w:p w14:paraId="0F51B973" w14:textId="77777777" w:rsidR="00D53FF5" w:rsidRPr="00151385" w:rsidRDefault="00D53FF5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lastRenderedPageBreak/>
              <w:t>Diapositiva 3</w:t>
            </w:r>
          </w:p>
          <w:p w14:paraId="44D9063E" w14:textId="239C0C44" w:rsidR="00B25146" w:rsidRPr="00151385" w:rsidRDefault="00B25146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Obligatori</w:t>
            </w:r>
            <w:r w:rsidR="00825A49">
              <w:rPr>
                <w:rFonts w:ascii="Verdana" w:hAnsi="Verdana"/>
                <w:sz w:val="18"/>
              </w:rPr>
              <w:t>a</w:t>
            </w:r>
          </w:p>
        </w:tc>
        <w:tc>
          <w:tcPr>
            <w:tcW w:w="7395" w:type="dxa"/>
            <w:gridSpan w:val="2"/>
            <w:vAlign w:val="center"/>
          </w:tcPr>
          <w:p w14:paraId="54D161F2" w14:textId="7FB0F7C2" w:rsidR="00D53FF5" w:rsidRPr="00151385" w:rsidRDefault="00AE4055" w:rsidP="00D53FF5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 xml:space="preserve">Esta diapositiva describe el esquema de la sesión para los delegados y </w:t>
            </w:r>
            <w:r w:rsidR="00C13C05">
              <w:rPr>
                <w:rFonts w:ascii="Verdana" w:hAnsi="Verdana"/>
                <w:sz w:val="18"/>
              </w:rPr>
              <w:t>sus</w:t>
            </w:r>
            <w:r>
              <w:rPr>
                <w:rFonts w:ascii="Verdana" w:hAnsi="Verdana"/>
                <w:sz w:val="18"/>
              </w:rPr>
              <w:t xml:space="preserve"> expectativas.</w:t>
            </w:r>
          </w:p>
        </w:tc>
      </w:tr>
      <w:tr w:rsidR="00D53FF5" w:rsidRPr="00151385" w14:paraId="2C2DD43F" w14:textId="77777777" w:rsidTr="00CB3026">
        <w:tc>
          <w:tcPr>
            <w:tcW w:w="1615" w:type="dxa"/>
            <w:vAlign w:val="center"/>
          </w:tcPr>
          <w:p w14:paraId="49103038" w14:textId="59788631" w:rsidR="00D53FF5" w:rsidRPr="00151385" w:rsidRDefault="007A6B08" w:rsidP="007A6B08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Diapositiva 3</w:t>
            </w:r>
          </w:p>
          <w:p w14:paraId="5595EA26" w14:textId="787B20E9" w:rsidR="00B25146" w:rsidRPr="00151385" w:rsidRDefault="00B25146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Obligatori</w:t>
            </w:r>
            <w:r w:rsidR="00825A49">
              <w:rPr>
                <w:rFonts w:ascii="Verdana" w:hAnsi="Verdana"/>
                <w:sz w:val="18"/>
              </w:rPr>
              <w:t>a</w:t>
            </w:r>
          </w:p>
        </w:tc>
        <w:tc>
          <w:tcPr>
            <w:tcW w:w="7395" w:type="dxa"/>
            <w:gridSpan w:val="2"/>
            <w:vAlign w:val="center"/>
          </w:tcPr>
          <w:p w14:paraId="7344A9AA" w14:textId="6CAA3E98" w:rsidR="00D53FF5" w:rsidRPr="00151385" w:rsidRDefault="007A6B08" w:rsidP="00E009E7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 xml:space="preserve">Esto explica el propósito y la estructura de esta sesión y explica que los primeros 30 minutos se ocuparán de esta presentación y los 60 minutos finales permitirán a los equipos comenzar sus presentaciones y tendrán a los </w:t>
            </w:r>
            <w:del w:id="21" w:author="Pedro Verdelho" w:date="2019-01-22T01:48:00Z">
              <w:r w:rsidDel="000C6E67">
                <w:rPr>
                  <w:rFonts w:ascii="Verdana" w:hAnsi="Verdana"/>
                  <w:sz w:val="18"/>
                </w:rPr>
                <w:delText xml:space="preserve">formadores </w:delText>
              </w:r>
            </w:del>
            <w:ins w:id="22" w:author="Pedro Verdelho" w:date="2019-01-22T01:48:00Z">
              <w:r w:rsidR="000C6E67">
                <w:rPr>
                  <w:rFonts w:ascii="Verdana" w:hAnsi="Verdana"/>
                  <w:sz w:val="18"/>
                </w:rPr>
                <w:t xml:space="preserve">capacitadores </w:t>
              </w:r>
            </w:ins>
            <w:r>
              <w:rPr>
                <w:rFonts w:ascii="Verdana" w:hAnsi="Verdana"/>
                <w:sz w:val="18"/>
              </w:rPr>
              <w:t>disponibles para proporcionar asesoramiento y orientación.</w:t>
            </w:r>
          </w:p>
        </w:tc>
      </w:tr>
      <w:tr w:rsidR="00D53FF5" w:rsidRPr="00151385" w14:paraId="0918FD27" w14:textId="77777777" w:rsidTr="00CB3026">
        <w:tc>
          <w:tcPr>
            <w:tcW w:w="1615" w:type="dxa"/>
            <w:vAlign w:val="center"/>
          </w:tcPr>
          <w:p w14:paraId="38986498" w14:textId="19737F04" w:rsidR="00D53FF5" w:rsidRPr="00151385" w:rsidRDefault="00555315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Diapositiva 4</w:t>
            </w:r>
          </w:p>
          <w:p w14:paraId="2FE777C5" w14:textId="78836E3B" w:rsidR="00B25146" w:rsidRPr="00151385" w:rsidRDefault="00B25146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Obligatori</w:t>
            </w:r>
            <w:r w:rsidR="00825A49">
              <w:rPr>
                <w:rFonts w:ascii="Verdana" w:hAnsi="Verdana"/>
                <w:sz w:val="18"/>
              </w:rPr>
              <w:t>a</w:t>
            </w:r>
          </w:p>
        </w:tc>
        <w:tc>
          <w:tcPr>
            <w:tcW w:w="7395" w:type="dxa"/>
            <w:gridSpan w:val="2"/>
            <w:vAlign w:val="center"/>
          </w:tcPr>
          <w:p w14:paraId="5DEA85B9" w14:textId="011DEB31" w:rsidR="00D53FF5" w:rsidRPr="00151385" w:rsidRDefault="00555315" w:rsidP="00203940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 xml:space="preserve">Esta diapositiva establece el cronograma para que cada equipo prepare y entregue su presentación, y permita que los </w:t>
            </w:r>
            <w:del w:id="23" w:author="Pedro Verdelho" w:date="2019-01-22T01:48:00Z">
              <w:r w:rsidDel="000C6E67">
                <w:rPr>
                  <w:rFonts w:ascii="Verdana" w:hAnsi="Verdana"/>
                  <w:sz w:val="18"/>
                </w:rPr>
                <w:delText xml:space="preserve">formadores </w:delText>
              </w:r>
            </w:del>
            <w:ins w:id="24" w:author="Pedro Verdelho" w:date="2019-01-22T01:48:00Z">
              <w:r w:rsidR="000C6E67">
                <w:rPr>
                  <w:rFonts w:ascii="Verdana" w:hAnsi="Verdana"/>
                  <w:sz w:val="18"/>
                </w:rPr>
                <w:t xml:space="preserve">capacitadores </w:t>
              </w:r>
            </w:ins>
            <w:r>
              <w:rPr>
                <w:rFonts w:ascii="Verdana" w:hAnsi="Verdana"/>
                <w:sz w:val="18"/>
              </w:rPr>
              <w:t>y delegados tengan tiempo para recibir los comentarios de la evaluación. Es importante que los delegados completen honestamente los formularios de evaluación y que se los entreguen al delegado correspondiente para que consideren cualquier comentario antes de cualquier formación futura que impartan.</w:t>
            </w:r>
          </w:p>
        </w:tc>
      </w:tr>
      <w:tr w:rsidR="00D53FF5" w:rsidRPr="00151385" w14:paraId="5AD971C5" w14:textId="77777777" w:rsidTr="00CB3026">
        <w:tc>
          <w:tcPr>
            <w:tcW w:w="1615" w:type="dxa"/>
            <w:vAlign w:val="center"/>
          </w:tcPr>
          <w:p w14:paraId="4C9403C3" w14:textId="5722D387" w:rsidR="001378F6" w:rsidRPr="00151385" w:rsidRDefault="00151385" w:rsidP="00555315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Diapositivas 5 a 6 Obligatorias</w:t>
            </w:r>
          </w:p>
        </w:tc>
        <w:tc>
          <w:tcPr>
            <w:tcW w:w="7395" w:type="dxa"/>
            <w:gridSpan w:val="2"/>
            <w:vAlign w:val="center"/>
          </w:tcPr>
          <w:p w14:paraId="6561251B" w14:textId="78E645ED" w:rsidR="00D53FF5" w:rsidRPr="00151385" w:rsidRDefault="00555315" w:rsidP="00D53FF5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Estas diapositivas contienen información de lo que se debe y no se debe hacer cuando se trata de preparar y entregar una presentación. Recuerde a los delegados que deben usar una de las materias cubiertas en el curso y algunos consejos finales.</w:t>
            </w:r>
            <w:r w:rsidR="00C13C05"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 xml:space="preserve">Es importante recordar y debe ser reiterado por el </w:t>
            </w:r>
            <w:del w:id="25" w:author="Pedro Verdelho" w:date="2019-01-22T01:48:00Z">
              <w:r w:rsidDel="000C6E67">
                <w:rPr>
                  <w:rFonts w:ascii="Verdana" w:hAnsi="Verdana"/>
                  <w:sz w:val="18"/>
                </w:rPr>
                <w:delText xml:space="preserve">formador </w:delText>
              </w:r>
            </w:del>
            <w:ins w:id="26" w:author="Pedro Verdelho" w:date="2019-01-22T01:48:00Z">
              <w:r w:rsidR="000C6E67">
                <w:rPr>
                  <w:rFonts w:ascii="Verdana" w:hAnsi="Verdana"/>
                  <w:sz w:val="18"/>
                </w:rPr>
                <w:t>capacita</w:t>
              </w:r>
            </w:ins>
            <w:ins w:id="27" w:author="Pedro Verdelho" w:date="2019-01-22T01:49:00Z">
              <w:r w:rsidR="000C6E67">
                <w:rPr>
                  <w:rFonts w:ascii="Verdana" w:hAnsi="Verdana"/>
                  <w:sz w:val="18"/>
                </w:rPr>
                <w:t>dor</w:t>
              </w:r>
            </w:ins>
            <w:ins w:id="28" w:author="Pedro Verdelho" w:date="2019-01-22T01:48:00Z">
              <w:r w:rsidR="000C6E67">
                <w:rPr>
                  <w:rFonts w:ascii="Verdana" w:hAnsi="Verdana"/>
                  <w:sz w:val="18"/>
                </w:rPr>
                <w:t xml:space="preserve"> </w:t>
              </w:r>
            </w:ins>
            <w:r>
              <w:rPr>
                <w:rFonts w:ascii="Verdana" w:hAnsi="Verdana"/>
                <w:sz w:val="18"/>
              </w:rPr>
              <w:t>que no se deben producir demasiadas diapositivas, que a menudo es el caso.</w:t>
            </w:r>
            <w:r w:rsidR="00C13C05"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 xml:space="preserve">Por supuesto, los delegados son libres de </w:t>
            </w:r>
            <w:del w:id="29" w:author="Pedro Verdelho" w:date="2019-01-22T01:49:00Z">
              <w:r w:rsidDel="000C6E67">
                <w:rPr>
                  <w:rFonts w:ascii="Verdana" w:hAnsi="Verdana"/>
                  <w:sz w:val="18"/>
                </w:rPr>
                <w:delText xml:space="preserve">entregar </w:delText>
              </w:r>
            </w:del>
            <w:ins w:id="30" w:author="Pedro Verdelho" w:date="2019-01-22T01:49:00Z">
              <w:r w:rsidR="000C6E67">
                <w:rPr>
                  <w:rFonts w:ascii="Verdana" w:hAnsi="Verdana"/>
                  <w:sz w:val="18"/>
                </w:rPr>
                <w:t xml:space="preserve">impartir </w:t>
              </w:r>
            </w:ins>
            <w:r>
              <w:rPr>
                <w:rFonts w:ascii="Verdana" w:hAnsi="Verdana"/>
                <w:sz w:val="18"/>
              </w:rPr>
              <w:t>de la forma que consideren conveniente.</w:t>
            </w:r>
          </w:p>
        </w:tc>
      </w:tr>
      <w:tr w:rsidR="00596D98" w:rsidRPr="00151385" w14:paraId="20CDE425" w14:textId="77777777" w:rsidTr="00596D98">
        <w:trPr>
          <w:trHeight w:val="2177"/>
        </w:trPr>
        <w:tc>
          <w:tcPr>
            <w:tcW w:w="1615" w:type="dxa"/>
            <w:vAlign w:val="center"/>
          </w:tcPr>
          <w:p w14:paraId="6E9B22C8" w14:textId="77777777" w:rsidR="00596D98" w:rsidRDefault="00596D98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Diapositiva 7</w:t>
            </w:r>
          </w:p>
          <w:p w14:paraId="24A6597D" w14:textId="2D7A4437" w:rsidR="00596D98" w:rsidRPr="00151385" w:rsidRDefault="00596D98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Obligatori</w:t>
            </w:r>
            <w:r w:rsidR="00825A49">
              <w:rPr>
                <w:rFonts w:ascii="Verdana" w:hAnsi="Verdana"/>
                <w:sz w:val="18"/>
              </w:rPr>
              <w:t>a</w:t>
            </w:r>
          </w:p>
        </w:tc>
        <w:tc>
          <w:tcPr>
            <w:tcW w:w="7395" w:type="dxa"/>
            <w:gridSpan w:val="2"/>
            <w:vAlign w:val="center"/>
          </w:tcPr>
          <w:p w14:paraId="1CC3DBA4" w14:textId="2632F87F" w:rsidR="00596D98" w:rsidRPr="00151385" w:rsidRDefault="00596D98" w:rsidP="00151385">
            <w:pPr>
              <w:tabs>
                <w:tab w:val="left" w:pos="426"/>
                <w:tab w:val="left" w:pos="851"/>
              </w:tabs>
              <w:spacing w:line="28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Esta diapositiva establece los detalles del proceso de evaluación y cómo se llevará a cabo.</w:t>
            </w:r>
            <w:r w:rsidR="00C13C05"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 xml:space="preserve">Tanto el diseño como la entrega de la sesión serán evaluados y se requerirá que cada </w:t>
            </w:r>
            <w:del w:id="31" w:author="Pedro Verdelho" w:date="2019-01-22T01:49:00Z">
              <w:r w:rsidDel="000C6E67">
                <w:rPr>
                  <w:rFonts w:ascii="Verdana" w:hAnsi="Verdana"/>
                  <w:sz w:val="18"/>
                </w:rPr>
                <w:delText xml:space="preserve">formador </w:delText>
              </w:r>
            </w:del>
            <w:ins w:id="32" w:author="Pedro Verdelho" w:date="2019-01-22T01:49:00Z">
              <w:r w:rsidR="000C6E67">
                <w:rPr>
                  <w:rFonts w:ascii="Verdana" w:hAnsi="Verdana"/>
                  <w:sz w:val="18"/>
                </w:rPr>
                <w:t xml:space="preserve">capacitador </w:t>
              </w:r>
            </w:ins>
            <w:r>
              <w:rPr>
                <w:rFonts w:ascii="Verdana" w:hAnsi="Verdana"/>
                <w:sz w:val="18"/>
              </w:rPr>
              <w:t xml:space="preserve">y </w:t>
            </w:r>
            <w:del w:id="33" w:author="Pedro Verdelho" w:date="2019-01-22T01:49:00Z">
              <w:r w:rsidDel="000C6E67">
                <w:rPr>
                  <w:rFonts w:ascii="Verdana" w:hAnsi="Verdana"/>
                  <w:sz w:val="18"/>
                </w:rPr>
                <w:delText xml:space="preserve">equipo </w:delText>
              </w:r>
            </w:del>
            <w:r w:rsidRPr="000C6E67">
              <w:rPr>
                <w:rFonts w:ascii="Verdana" w:hAnsi="Verdana"/>
                <w:sz w:val="18"/>
                <w:rPrChange w:id="34" w:author="Pedro Verdelho" w:date="2019-01-22T01:50:00Z">
                  <w:rPr>
                    <w:rFonts w:ascii="Verdana" w:hAnsi="Verdana"/>
                    <w:sz w:val="18"/>
                    <w:highlight w:val="yellow"/>
                  </w:rPr>
                </w:rPrChange>
              </w:rPr>
              <w:t>delegado no p</w:t>
            </w:r>
            <w:ins w:id="35" w:author="Pedro Verdelho" w:date="2019-01-22T01:49:00Z">
              <w:r w:rsidR="000C6E67" w:rsidRPr="000C6E67">
                <w:rPr>
                  <w:rFonts w:ascii="Verdana" w:hAnsi="Verdana"/>
                  <w:sz w:val="18"/>
                  <w:rPrChange w:id="36" w:author="Pedro Verdelho" w:date="2019-01-22T01:50:00Z">
                    <w:rPr>
                      <w:rFonts w:ascii="Verdana" w:hAnsi="Verdana"/>
                      <w:sz w:val="18"/>
                      <w:highlight w:val="yellow"/>
                    </w:rPr>
                  </w:rPrChange>
                </w:rPr>
                <w:t>onente</w:t>
              </w:r>
            </w:ins>
            <w:del w:id="37" w:author="Pedro Verdelho" w:date="2019-01-22T01:49:00Z">
              <w:r w:rsidRPr="000C6E67" w:rsidDel="000C6E67">
                <w:rPr>
                  <w:rFonts w:ascii="Verdana" w:hAnsi="Verdana"/>
                  <w:sz w:val="18"/>
                  <w:rPrChange w:id="38" w:author="Pedro Verdelho" w:date="2019-01-22T01:50:00Z">
                    <w:rPr>
                      <w:rFonts w:ascii="Verdana" w:hAnsi="Verdana"/>
                      <w:sz w:val="18"/>
                      <w:highlight w:val="yellow"/>
                    </w:rPr>
                  </w:rPrChange>
                </w:rPr>
                <w:delText>resenten</w:delText>
              </w:r>
            </w:del>
            <w:r>
              <w:rPr>
                <w:rFonts w:ascii="Verdana" w:hAnsi="Verdana"/>
                <w:sz w:val="18"/>
              </w:rPr>
              <w:t xml:space="preserve"> </w:t>
            </w:r>
            <w:ins w:id="39" w:author="Pedro Verdelho" w:date="2019-01-22T01:50:00Z">
              <w:r w:rsidR="000C6E67">
                <w:rPr>
                  <w:rFonts w:ascii="Verdana" w:hAnsi="Verdana"/>
                  <w:sz w:val="18"/>
                </w:rPr>
                <w:t xml:space="preserve">completen </w:t>
              </w:r>
            </w:ins>
            <w:r>
              <w:rPr>
                <w:rFonts w:ascii="Verdana" w:hAnsi="Verdana"/>
                <w:sz w:val="18"/>
              </w:rPr>
              <w:t>el formulario para cada delegado.</w:t>
            </w:r>
            <w:r w:rsidR="00C13C05"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 xml:space="preserve">Es importante que el </w:t>
            </w:r>
            <w:del w:id="40" w:author="Pedro Verdelho" w:date="2019-01-22T01:50:00Z">
              <w:r w:rsidDel="000C6E67">
                <w:rPr>
                  <w:rFonts w:ascii="Verdana" w:hAnsi="Verdana"/>
                  <w:sz w:val="18"/>
                </w:rPr>
                <w:delText xml:space="preserve">formador </w:delText>
              </w:r>
            </w:del>
            <w:ins w:id="41" w:author="Pedro Verdelho" w:date="2019-01-22T01:50:00Z">
              <w:r w:rsidR="000C6E67">
                <w:rPr>
                  <w:rFonts w:ascii="Verdana" w:hAnsi="Verdana"/>
                  <w:sz w:val="18"/>
                </w:rPr>
                <w:t xml:space="preserve">capacitador </w:t>
              </w:r>
            </w:ins>
            <w:r>
              <w:rPr>
                <w:rFonts w:ascii="Verdana" w:hAnsi="Verdana"/>
                <w:sz w:val="18"/>
              </w:rPr>
              <w:t>explique la necesidad de honestidad ya que esto es lo que permite que los comentarios sean más efectivos.</w:t>
            </w:r>
            <w:r w:rsidR="00C13C05"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 xml:space="preserve"> El uso de palabras sueltas como "bueno" o "malo" no debe usarse sin una explicación de por qué se ha emitido ese juicio. </w:t>
            </w:r>
          </w:p>
        </w:tc>
      </w:tr>
      <w:tr w:rsidR="00596D98" w:rsidRPr="00151385" w14:paraId="1BBA8A61" w14:textId="77777777" w:rsidTr="00596D98">
        <w:trPr>
          <w:trHeight w:val="1574"/>
        </w:trPr>
        <w:tc>
          <w:tcPr>
            <w:tcW w:w="1615" w:type="dxa"/>
            <w:vAlign w:val="center"/>
          </w:tcPr>
          <w:p w14:paraId="189E5261" w14:textId="77777777" w:rsidR="00596D98" w:rsidRDefault="00596D98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Diapositiva 8</w:t>
            </w:r>
          </w:p>
          <w:p w14:paraId="4B023FFE" w14:textId="4767B4FD" w:rsidR="00596D98" w:rsidRPr="00151385" w:rsidRDefault="00596D98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Obligatori</w:t>
            </w:r>
            <w:r w:rsidR="00825A49">
              <w:rPr>
                <w:rFonts w:ascii="Verdana" w:hAnsi="Verdana"/>
                <w:sz w:val="18"/>
              </w:rPr>
              <w:t>a</w:t>
            </w:r>
          </w:p>
        </w:tc>
        <w:tc>
          <w:tcPr>
            <w:tcW w:w="7395" w:type="dxa"/>
            <w:gridSpan w:val="2"/>
            <w:vAlign w:val="center"/>
          </w:tcPr>
          <w:p w14:paraId="305DDB80" w14:textId="38A1A90B" w:rsidR="00596D98" w:rsidRPr="00151385" w:rsidRDefault="00596D98" w:rsidP="00151385">
            <w:pPr>
              <w:tabs>
                <w:tab w:val="left" w:pos="426"/>
                <w:tab w:val="left" w:pos="851"/>
              </w:tabs>
              <w:spacing w:line="28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 xml:space="preserve">Esta diapositiva explica que el orden de </w:t>
            </w:r>
            <w:del w:id="42" w:author="Pedro Verdelho" w:date="2019-01-22T01:50:00Z">
              <w:r w:rsidDel="00146B9F">
                <w:rPr>
                  <w:rFonts w:ascii="Verdana" w:hAnsi="Verdana"/>
                  <w:sz w:val="18"/>
                </w:rPr>
                <w:delText xml:space="preserve">entrega </w:delText>
              </w:r>
            </w:del>
            <w:ins w:id="43" w:author="Pedro Verdelho" w:date="2019-01-22T01:50:00Z">
              <w:r w:rsidR="00146B9F">
                <w:rPr>
                  <w:rFonts w:ascii="Verdana" w:hAnsi="Verdana"/>
                  <w:sz w:val="18"/>
                </w:rPr>
                <w:t xml:space="preserve">impartición </w:t>
              </w:r>
            </w:ins>
            <w:r>
              <w:rPr>
                <w:rFonts w:ascii="Verdana" w:hAnsi="Verdana"/>
                <w:sz w:val="18"/>
              </w:rPr>
              <w:t>de las presentaciones debe decidirse por sorteo.</w:t>
            </w:r>
            <w:r w:rsidR="00C13C05"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 xml:space="preserve">Este ejercicio debe llevarse a cabo en este momento para garantizar que los delegados estén preparados para el orden en que se presentarán. El </w:t>
            </w:r>
            <w:del w:id="44" w:author="Pedro Verdelho" w:date="2019-01-22T01:51:00Z">
              <w:r w:rsidDel="00146B9F">
                <w:rPr>
                  <w:rFonts w:ascii="Verdana" w:hAnsi="Verdana"/>
                  <w:sz w:val="18"/>
                </w:rPr>
                <w:delText xml:space="preserve">formador </w:delText>
              </w:r>
            </w:del>
            <w:ins w:id="45" w:author="Pedro Verdelho" w:date="2019-01-22T01:51:00Z">
              <w:r w:rsidR="00146B9F">
                <w:rPr>
                  <w:rFonts w:ascii="Verdana" w:hAnsi="Verdana"/>
                  <w:sz w:val="18"/>
                </w:rPr>
                <w:t xml:space="preserve">capacitador </w:t>
              </w:r>
            </w:ins>
            <w:r>
              <w:rPr>
                <w:rFonts w:ascii="Verdana" w:hAnsi="Verdana"/>
                <w:sz w:val="18"/>
              </w:rPr>
              <w:t>debe tener la lista impresa y colocada en la pared o puerta de la habitación, para que no haya lugar a dudas.</w:t>
            </w:r>
          </w:p>
        </w:tc>
      </w:tr>
      <w:tr w:rsidR="00D53FF5" w:rsidRPr="00151385" w14:paraId="60345ADA" w14:textId="77777777" w:rsidTr="00151385">
        <w:trPr>
          <w:trHeight w:val="1457"/>
        </w:trPr>
        <w:tc>
          <w:tcPr>
            <w:tcW w:w="1615" w:type="dxa"/>
            <w:vAlign w:val="center"/>
          </w:tcPr>
          <w:p w14:paraId="25171770" w14:textId="77777777" w:rsidR="00D53FF5" w:rsidRPr="00151385" w:rsidRDefault="00151385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Diapositiva 26</w:t>
            </w:r>
          </w:p>
          <w:p w14:paraId="7E63F98E" w14:textId="71BD23D7" w:rsidR="00151385" w:rsidRPr="00151385" w:rsidRDefault="00151385" w:rsidP="003630E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>Obligatori</w:t>
            </w:r>
            <w:r w:rsidR="00825A49">
              <w:rPr>
                <w:rFonts w:ascii="Verdana" w:hAnsi="Verdana"/>
                <w:sz w:val="18"/>
              </w:rPr>
              <w:t>a</w:t>
            </w:r>
          </w:p>
        </w:tc>
        <w:tc>
          <w:tcPr>
            <w:tcW w:w="7395" w:type="dxa"/>
            <w:gridSpan w:val="2"/>
            <w:vAlign w:val="center"/>
          </w:tcPr>
          <w:p w14:paraId="20D1A0EB" w14:textId="72FDAE85" w:rsidR="00151385" w:rsidRPr="00151385" w:rsidRDefault="00151385" w:rsidP="00151385">
            <w:pPr>
              <w:tabs>
                <w:tab w:val="left" w:pos="426"/>
                <w:tab w:val="left" w:pos="851"/>
              </w:tabs>
              <w:spacing w:line="28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t xml:space="preserve">El </w:t>
            </w:r>
            <w:del w:id="46" w:author="Pedro Verdelho" w:date="2019-01-22T01:51:00Z">
              <w:r w:rsidDel="00146B9F">
                <w:rPr>
                  <w:rFonts w:ascii="Verdana" w:hAnsi="Verdana"/>
                  <w:sz w:val="18"/>
                </w:rPr>
                <w:delText xml:space="preserve">formador </w:delText>
              </w:r>
            </w:del>
            <w:ins w:id="47" w:author="Pedro Verdelho" w:date="2019-01-22T01:51:00Z">
              <w:r w:rsidR="00146B9F">
                <w:rPr>
                  <w:rFonts w:ascii="Verdana" w:hAnsi="Verdana"/>
                  <w:sz w:val="18"/>
                </w:rPr>
                <w:t xml:space="preserve">capacitador </w:t>
              </w:r>
            </w:ins>
            <w:r>
              <w:rPr>
                <w:rFonts w:ascii="Verdana" w:hAnsi="Verdana"/>
                <w:sz w:val="18"/>
              </w:rPr>
              <w:t>debe ahora recapitular que los delegados pueden:</w:t>
            </w:r>
          </w:p>
          <w:p w14:paraId="2A1E3747" w14:textId="5A1A0B26" w:rsidR="00917C37" w:rsidRPr="00596D98" w:rsidRDefault="00596D98" w:rsidP="00596D98">
            <w:pPr>
              <w:pStyle w:val="bul1"/>
              <w:rPr>
                <w:szCs w:val="18"/>
              </w:rPr>
            </w:pPr>
            <w:r>
              <w:t>Prepar</w:t>
            </w:r>
            <w:r w:rsidR="00825A49">
              <w:t>ar</w:t>
            </w:r>
            <w:r>
              <w:t xml:space="preserve"> una presentación efectiva para la sesión del día final.</w:t>
            </w:r>
          </w:p>
          <w:p w14:paraId="643B5D0E" w14:textId="5704A460" w:rsidR="00917C37" w:rsidRPr="00596D98" w:rsidRDefault="00596D98" w:rsidP="00596D98">
            <w:pPr>
              <w:pStyle w:val="bul1"/>
              <w:rPr>
                <w:szCs w:val="18"/>
              </w:rPr>
            </w:pPr>
            <w:r>
              <w:t>Trabaj</w:t>
            </w:r>
            <w:r w:rsidR="00825A49">
              <w:t>ar</w:t>
            </w:r>
            <w:r>
              <w:t xml:space="preserve"> con los miembros del equipo en el desarrollo de la presentación</w:t>
            </w:r>
          </w:p>
          <w:p w14:paraId="5C69C195" w14:textId="05A602E7" w:rsidR="00D53FF5" w:rsidRPr="00596D98" w:rsidRDefault="00596D98" w:rsidP="00596D98">
            <w:pPr>
              <w:pStyle w:val="bul1"/>
              <w:rPr>
                <w:szCs w:val="18"/>
              </w:rPr>
            </w:pPr>
            <w:r>
              <w:t>Expli</w:t>
            </w:r>
            <w:r w:rsidR="00825A49">
              <w:t>car</w:t>
            </w:r>
            <w:r>
              <w:t xml:space="preserve"> la estructura del horario de presentación</w:t>
            </w:r>
          </w:p>
        </w:tc>
      </w:tr>
      <w:tr w:rsidR="00CB3026" w:rsidRPr="00151385" w14:paraId="2ECF09B7" w14:textId="77777777" w:rsidTr="00151385">
        <w:trPr>
          <w:trHeight w:val="1025"/>
        </w:trPr>
        <w:tc>
          <w:tcPr>
            <w:tcW w:w="0" w:type="auto"/>
            <w:gridSpan w:val="3"/>
            <w:vAlign w:val="center"/>
          </w:tcPr>
          <w:p w14:paraId="55ED1F4B" w14:textId="77777777" w:rsidR="00CB3026" w:rsidRPr="00151385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</w:rPr>
              <w:t>Ejercicios prácticos</w:t>
            </w:r>
          </w:p>
          <w:p w14:paraId="04D65D89" w14:textId="5D778CB1" w:rsidR="00CB3026" w:rsidRPr="00151385" w:rsidRDefault="00151385" w:rsidP="00151385">
            <w:pPr>
              <w:tabs>
                <w:tab w:val="left" w:pos="426"/>
                <w:tab w:val="left" w:pos="851"/>
              </w:tabs>
            </w:pPr>
            <w:r>
              <w:t xml:space="preserve">No </w:t>
            </w:r>
            <w:del w:id="48" w:author="Pedro Verdelho" w:date="2019-01-22T01:51:00Z">
              <w:r w:rsidR="00825A49" w:rsidDel="00146B9F">
                <w:delText xml:space="preserve">hay </w:delText>
              </w:r>
            </w:del>
            <w:ins w:id="49" w:author="Pedro Verdelho" w:date="2019-01-22T01:51:00Z">
              <w:r w:rsidR="00146B9F">
                <w:t xml:space="preserve">se </w:t>
              </w:r>
            </w:ins>
            <w:r w:rsidR="00825A49">
              <w:t>prepara</w:t>
            </w:r>
            <w:ins w:id="50" w:author="Pedro Verdelho" w:date="2019-01-22T01:51:00Z">
              <w:r w:rsidR="00146B9F">
                <w:t>ron</w:t>
              </w:r>
            </w:ins>
            <w:del w:id="51" w:author="Pedro Verdelho" w:date="2019-01-22T01:52:00Z">
              <w:r w:rsidR="00825A49" w:rsidDel="00146B9F">
                <w:delText>dos</w:delText>
              </w:r>
            </w:del>
            <w:r>
              <w:t xml:space="preserve"> ejercicios prácticos para esta sesión</w:t>
            </w:r>
          </w:p>
        </w:tc>
      </w:tr>
      <w:tr w:rsidR="00CB3026" w:rsidRPr="00151385" w14:paraId="603967A2" w14:textId="77777777" w:rsidTr="00801300">
        <w:tc>
          <w:tcPr>
            <w:tcW w:w="9010" w:type="dxa"/>
            <w:gridSpan w:val="3"/>
            <w:vAlign w:val="center"/>
          </w:tcPr>
          <w:p w14:paraId="57B48D1E" w14:textId="6A463DD5" w:rsidR="00CB3026" w:rsidRPr="00151385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del w:id="52" w:author="Pedro Verdelho" w:date="2019-01-22T01:52:00Z">
              <w:r w:rsidDel="00146B9F">
                <w:rPr>
                  <w:rFonts w:ascii="Verdana" w:hAnsi="Verdana"/>
                  <w:b/>
                  <w:sz w:val="22"/>
                </w:rPr>
                <w:delText>Evaluación/v</w:delText>
              </w:r>
            </w:del>
            <w:ins w:id="53" w:author="Pedro Verdelho" w:date="2019-01-22T01:52:00Z">
              <w:r w:rsidR="00146B9F">
                <w:rPr>
                  <w:rFonts w:ascii="Verdana" w:hAnsi="Verdana"/>
                  <w:b/>
                  <w:sz w:val="22"/>
                </w:rPr>
                <w:t>V</w:t>
              </w:r>
            </w:ins>
            <w:r>
              <w:rPr>
                <w:rFonts w:ascii="Verdana" w:hAnsi="Verdana"/>
                <w:b/>
                <w:sz w:val="22"/>
              </w:rPr>
              <w:t>erificación de conocimientos</w:t>
            </w:r>
          </w:p>
          <w:p w14:paraId="4496975B" w14:textId="1A97F1E9" w:rsidR="00CB3026" w:rsidRPr="00151385" w:rsidRDefault="00151385" w:rsidP="00CB3026">
            <w:pPr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  <w:r>
              <w:t xml:space="preserve">El </w:t>
            </w:r>
            <w:del w:id="54" w:author="Pedro Verdelho" w:date="2019-01-22T01:52:00Z">
              <w:r w:rsidDel="00146B9F">
                <w:delText xml:space="preserve">formador </w:delText>
              </w:r>
            </w:del>
            <w:ins w:id="55" w:author="Pedro Verdelho" w:date="2019-01-22T01:52:00Z">
              <w:r w:rsidR="00146B9F">
                <w:t xml:space="preserve">capacitador </w:t>
              </w:r>
            </w:ins>
            <w:r>
              <w:t>debe verificar el conocimiento y la comprensión haciendo las preguntas pertinentes durante cada uno de los aspectos de la sesión.</w:t>
            </w:r>
          </w:p>
        </w:tc>
      </w:tr>
    </w:tbl>
    <w:p w14:paraId="15498912" w14:textId="77777777" w:rsidR="00D82C18" w:rsidRPr="00151385" w:rsidRDefault="00D82C18">
      <w:pPr>
        <w:rPr>
          <w:rFonts w:ascii="Verdana" w:hAnsi="Verdana"/>
        </w:rPr>
      </w:pPr>
    </w:p>
    <w:sectPr w:rsidR="00D82C18" w:rsidRPr="00151385" w:rsidSect="00E95703"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Bold">
    <w:altName w:val="Verdana"/>
    <w:panose1 w:val="020B0804030504040204"/>
    <w:charset w:val="00"/>
    <w:family w:val="auto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47683C"/>
    <w:multiLevelType w:val="hybridMultilevel"/>
    <w:tmpl w:val="4AB0909C"/>
    <w:lvl w:ilvl="0" w:tplc="4EE4F1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8494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9CB8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1EE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3E85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BE11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CCDF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B63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5609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3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DE50B01"/>
    <w:multiLevelType w:val="hybridMultilevel"/>
    <w:tmpl w:val="15F0FEA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4E294C"/>
    <w:multiLevelType w:val="hybridMultilevel"/>
    <w:tmpl w:val="E6A87052"/>
    <w:lvl w:ilvl="0" w:tplc="0828456C">
      <w:start w:val="1"/>
      <w:numFmt w:val="bullet"/>
      <w:pStyle w:val="Bulletpoints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18"/>
      </w:rPr>
    </w:lvl>
    <w:lvl w:ilvl="1" w:tplc="9C609840" w:tentative="1">
      <w:start w:val="1"/>
      <w:numFmt w:val="bullet"/>
      <w:lvlText w:val="o"/>
      <w:lvlJc w:val="left"/>
      <w:pPr>
        <w:tabs>
          <w:tab w:val="num" w:pos="974"/>
        </w:tabs>
        <w:ind w:left="974" w:hanging="360"/>
      </w:pPr>
      <w:rPr>
        <w:rFonts w:ascii="Courier New" w:hAnsi="Courier New" w:hint="default"/>
      </w:rPr>
    </w:lvl>
    <w:lvl w:ilvl="2" w:tplc="64BCE320" w:tentative="1">
      <w:start w:val="1"/>
      <w:numFmt w:val="bullet"/>
      <w:lvlText w:val=""/>
      <w:lvlJc w:val="left"/>
      <w:pPr>
        <w:tabs>
          <w:tab w:val="num" w:pos="1694"/>
        </w:tabs>
        <w:ind w:left="1694" w:hanging="360"/>
      </w:pPr>
      <w:rPr>
        <w:rFonts w:ascii="Wingdings" w:hAnsi="Wingdings" w:hint="default"/>
      </w:rPr>
    </w:lvl>
    <w:lvl w:ilvl="3" w:tplc="C9A45296" w:tentative="1">
      <w:start w:val="1"/>
      <w:numFmt w:val="bullet"/>
      <w:lvlText w:val=""/>
      <w:lvlJc w:val="left"/>
      <w:pPr>
        <w:tabs>
          <w:tab w:val="num" w:pos="2414"/>
        </w:tabs>
        <w:ind w:left="2414" w:hanging="360"/>
      </w:pPr>
      <w:rPr>
        <w:rFonts w:ascii="Symbol" w:hAnsi="Symbol" w:hint="default"/>
      </w:rPr>
    </w:lvl>
    <w:lvl w:ilvl="4" w:tplc="98489762" w:tentative="1">
      <w:start w:val="1"/>
      <w:numFmt w:val="bullet"/>
      <w:lvlText w:val="o"/>
      <w:lvlJc w:val="left"/>
      <w:pPr>
        <w:tabs>
          <w:tab w:val="num" w:pos="3134"/>
        </w:tabs>
        <w:ind w:left="3134" w:hanging="360"/>
      </w:pPr>
      <w:rPr>
        <w:rFonts w:ascii="Courier New" w:hAnsi="Courier New" w:hint="default"/>
      </w:rPr>
    </w:lvl>
    <w:lvl w:ilvl="5" w:tplc="25A45750" w:tentative="1">
      <w:start w:val="1"/>
      <w:numFmt w:val="bullet"/>
      <w:lvlText w:val=""/>
      <w:lvlJc w:val="left"/>
      <w:pPr>
        <w:tabs>
          <w:tab w:val="num" w:pos="3854"/>
        </w:tabs>
        <w:ind w:left="3854" w:hanging="360"/>
      </w:pPr>
      <w:rPr>
        <w:rFonts w:ascii="Wingdings" w:hAnsi="Wingdings" w:hint="default"/>
      </w:rPr>
    </w:lvl>
    <w:lvl w:ilvl="6" w:tplc="F34EA0DA" w:tentative="1">
      <w:start w:val="1"/>
      <w:numFmt w:val="bullet"/>
      <w:lvlText w:val=""/>
      <w:lvlJc w:val="left"/>
      <w:pPr>
        <w:tabs>
          <w:tab w:val="num" w:pos="4574"/>
        </w:tabs>
        <w:ind w:left="4574" w:hanging="360"/>
      </w:pPr>
      <w:rPr>
        <w:rFonts w:ascii="Symbol" w:hAnsi="Symbol" w:hint="default"/>
      </w:rPr>
    </w:lvl>
    <w:lvl w:ilvl="7" w:tplc="3B96400C" w:tentative="1">
      <w:start w:val="1"/>
      <w:numFmt w:val="bullet"/>
      <w:lvlText w:val="o"/>
      <w:lvlJc w:val="left"/>
      <w:pPr>
        <w:tabs>
          <w:tab w:val="num" w:pos="5294"/>
        </w:tabs>
        <w:ind w:left="5294" w:hanging="360"/>
      </w:pPr>
      <w:rPr>
        <w:rFonts w:ascii="Courier New" w:hAnsi="Courier New" w:hint="default"/>
      </w:rPr>
    </w:lvl>
    <w:lvl w:ilvl="8" w:tplc="8DC44216" w:tentative="1">
      <w:start w:val="1"/>
      <w:numFmt w:val="bullet"/>
      <w:lvlText w:val=""/>
      <w:lvlJc w:val="left"/>
      <w:pPr>
        <w:tabs>
          <w:tab w:val="num" w:pos="6014"/>
        </w:tabs>
        <w:ind w:left="6014" w:hanging="360"/>
      </w:pPr>
      <w:rPr>
        <w:rFonts w:ascii="Wingdings" w:hAnsi="Wingdings" w:hint="default"/>
      </w:rPr>
    </w:lvl>
  </w:abstractNum>
  <w:abstractNum w:abstractNumId="8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D4124D"/>
    <w:multiLevelType w:val="hybridMultilevel"/>
    <w:tmpl w:val="8084D298"/>
    <w:lvl w:ilvl="0" w:tplc="A6CE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D4D1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760F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C066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920E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0E48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7D6D5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729C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944D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0"/>
  </w:num>
  <w:num w:numId="7">
    <w:abstractNumId w:val="1"/>
  </w:num>
  <w:num w:numId="8">
    <w:abstractNumId w:val="7"/>
  </w:num>
  <w:num w:numId="9">
    <w:abstractNumId w:val="6"/>
  </w:num>
  <w:num w:numId="10">
    <w:abstractNumId w:val="9"/>
  </w:num>
  <w:num w:numId="1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edro Verdelho">
    <w15:presenceInfo w15:providerId="Windows Live" w15:userId="baff0c95eabdadac"/>
  </w15:person>
  <w15:person w15:author="Uwe Rasmussen (Attorney at law)">
    <w15:presenceInfo w15:providerId="None" w15:userId="Uwe Rasmussen (Attorney at law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C18"/>
    <w:rsid w:val="000C6E67"/>
    <w:rsid w:val="001378F6"/>
    <w:rsid w:val="00146B9F"/>
    <w:rsid w:val="00151385"/>
    <w:rsid w:val="00203940"/>
    <w:rsid w:val="00271010"/>
    <w:rsid w:val="003630ED"/>
    <w:rsid w:val="00374B1A"/>
    <w:rsid w:val="004F7F97"/>
    <w:rsid w:val="00555315"/>
    <w:rsid w:val="005703B7"/>
    <w:rsid w:val="00596D98"/>
    <w:rsid w:val="005A4E47"/>
    <w:rsid w:val="007A6B08"/>
    <w:rsid w:val="00825A49"/>
    <w:rsid w:val="008D370B"/>
    <w:rsid w:val="008E3FE7"/>
    <w:rsid w:val="008E5DDE"/>
    <w:rsid w:val="00917C37"/>
    <w:rsid w:val="009B0912"/>
    <w:rsid w:val="00A03CF0"/>
    <w:rsid w:val="00A4110D"/>
    <w:rsid w:val="00A734A5"/>
    <w:rsid w:val="00AE4055"/>
    <w:rsid w:val="00B25146"/>
    <w:rsid w:val="00C13C05"/>
    <w:rsid w:val="00C541A2"/>
    <w:rsid w:val="00CB02C4"/>
    <w:rsid w:val="00CB3026"/>
    <w:rsid w:val="00D53FF5"/>
    <w:rsid w:val="00D82C18"/>
    <w:rsid w:val="00E009E7"/>
    <w:rsid w:val="00E13BE7"/>
    <w:rsid w:val="00E7344B"/>
    <w:rsid w:val="00E95703"/>
    <w:rsid w:val="00F62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s-ES" w:bidi="es-ES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96D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es-ES" w:eastAsia="es-ES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paragraph" w:styleId="Header">
    <w:name w:val="header"/>
    <w:basedOn w:val="Normal"/>
    <w:link w:val="HeaderChar"/>
    <w:rsid w:val="00D53FF5"/>
    <w:pPr>
      <w:tabs>
        <w:tab w:val="center" w:pos="4536"/>
        <w:tab w:val="right" w:pos="9072"/>
      </w:tabs>
      <w:spacing w:line="260" w:lineRule="atLeast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D53FF5"/>
    <w:rPr>
      <w:rFonts w:ascii="Calibri" w:eastAsia="Calibri" w:hAnsi="Calibri" w:cs="Times New Roman"/>
      <w:sz w:val="20"/>
      <w:szCs w:val="20"/>
      <w:lang w:val="es-ES" w:eastAsia="es-ES"/>
    </w:rPr>
  </w:style>
  <w:style w:type="paragraph" w:customStyle="1" w:styleId="Bulletpoints">
    <w:name w:val="Bullet points"/>
    <w:basedOn w:val="Normal"/>
    <w:rsid w:val="00D53FF5"/>
    <w:pPr>
      <w:numPr>
        <w:numId w:val="8"/>
      </w:numPr>
      <w:spacing w:after="120" w:line="260" w:lineRule="exact"/>
      <w:jc w:val="both"/>
    </w:pPr>
    <w:rPr>
      <w:rFonts w:ascii="Times" w:eastAsia="Calibri" w:hAnsi="Times" w:cs="Times New Roman"/>
      <w:color w:val="000000"/>
      <w:sz w:val="1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6E6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E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54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639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90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38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7695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019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54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758</Words>
  <Characters>4327</Characters>
  <Application>Microsoft Office Word</Application>
  <DocSecurity>0</DocSecurity>
  <Lines>36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Uwe Rasmussen (Attorney at law)</cp:lastModifiedBy>
  <cp:revision>7</cp:revision>
  <dcterms:created xsi:type="dcterms:W3CDTF">2017-06-16T11:56:00Z</dcterms:created>
  <dcterms:modified xsi:type="dcterms:W3CDTF">2019-01-24T22:52:00Z</dcterms:modified>
</cp:coreProperties>
</file>